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5284" w:rsidRPr="00AE5284" w:rsidRDefault="00AE5284" w:rsidP="00BE0F0F">
      <w:pPr>
        <w:spacing w:after="0" w:line="360" w:lineRule="auto"/>
        <w:jc w:val="both"/>
        <w:rPr>
          <w:rFonts w:ascii="Arial" w:hAnsi="Arial" w:cs="Arial"/>
          <w:b/>
          <w:bCs/>
          <w:color w:val="222222"/>
          <w:lang w:val="en"/>
        </w:rPr>
      </w:pPr>
      <w:r w:rsidRPr="00AE5284">
        <w:rPr>
          <w:rFonts w:cs="Arial"/>
          <w:b/>
          <w:bCs/>
          <w:color w:val="222222"/>
          <w:sz w:val="24"/>
          <w:szCs w:val="24"/>
          <w:lang w:val="en"/>
        </w:rPr>
        <w:t>Supplementary File S1</w:t>
      </w:r>
    </w:p>
    <w:p w:rsidR="00AE5284" w:rsidRDefault="00763981" w:rsidP="00BE0F0F">
      <w:pPr>
        <w:spacing w:after="0" w:line="360" w:lineRule="auto"/>
        <w:jc w:val="both"/>
        <w:rPr>
          <w:rFonts w:cs="Arial"/>
          <w:bCs/>
          <w:color w:val="222222"/>
          <w:lang w:val="en"/>
        </w:rPr>
      </w:pPr>
      <w:ins w:id="0" w:author="Quilot Bénédicte" w:date="2022-08-23T08:08:00Z">
        <w:r>
          <w:rPr>
            <w:rFonts w:cs="Arial"/>
            <w:bCs/>
            <w:color w:val="222222"/>
            <w:lang w:val="en"/>
          </w:rPr>
          <w:t xml:space="preserve">The </w:t>
        </w:r>
      </w:ins>
      <w:del w:id="1" w:author="Quilot Bénédicte" w:date="2022-08-23T08:08:00Z">
        <w:r w:rsidR="00AE5284" w:rsidRPr="00BE0F0F" w:rsidDel="00763981">
          <w:rPr>
            <w:rFonts w:cs="Arial"/>
            <w:bCs/>
            <w:color w:val="222222"/>
            <w:lang w:val="en"/>
          </w:rPr>
          <w:delText>P</w:delText>
        </w:r>
      </w:del>
      <w:ins w:id="2" w:author="Quilot Bénédicte" w:date="2022-08-23T08:08:00Z">
        <w:r>
          <w:rPr>
            <w:rFonts w:cs="Arial"/>
            <w:bCs/>
            <w:color w:val="222222"/>
            <w:lang w:val="en"/>
          </w:rPr>
          <w:t>p</w:t>
        </w:r>
      </w:ins>
      <w:r w:rsidR="00AE5284" w:rsidRPr="00BE0F0F">
        <w:rPr>
          <w:rFonts w:cs="Arial"/>
          <w:bCs/>
          <w:color w:val="222222"/>
          <w:lang w:val="en"/>
        </w:rPr>
        <w:t xml:space="preserve">reliminary experiment </w:t>
      </w:r>
      <w:ins w:id="3" w:author="Quilot Bénédicte" w:date="2022-08-23T08:08:00Z">
        <w:r>
          <w:rPr>
            <w:rFonts w:cs="Arial"/>
            <w:bCs/>
            <w:color w:val="222222"/>
            <w:lang w:val="en"/>
          </w:rPr>
          <w:t>w</w:t>
        </w:r>
      </w:ins>
      <w:ins w:id="4" w:author="Quilot Bénédicte" w:date="2022-08-23T08:09:00Z">
        <w:r>
          <w:rPr>
            <w:rFonts w:cs="Arial"/>
            <w:bCs/>
            <w:color w:val="222222"/>
            <w:lang w:val="en"/>
          </w:rPr>
          <w:t xml:space="preserve">as </w:t>
        </w:r>
      </w:ins>
      <w:r w:rsidR="00AE5284" w:rsidRPr="00BE0F0F">
        <w:rPr>
          <w:rFonts w:cs="Arial"/>
          <w:bCs/>
          <w:color w:val="222222"/>
          <w:lang w:val="en"/>
        </w:rPr>
        <w:t xml:space="preserve">performed to set up a protocol suitable to estimate the mean number of stomata per fruit for the genotypes of the whole population. The objective was i) to compare counting all stomata under </w:t>
      </w:r>
      <w:ins w:id="5" w:author="Quilot Bénédicte" w:date="2022-08-23T08:09:00Z">
        <w:r>
          <w:rPr>
            <w:rFonts w:cs="Arial"/>
            <w:bCs/>
            <w:color w:val="222222"/>
            <w:lang w:val="en"/>
          </w:rPr>
          <w:t xml:space="preserve">the </w:t>
        </w:r>
      </w:ins>
      <w:r w:rsidR="00AE5284" w:rsidRPr="00BE0F0F">
        <w:rPr>
          <w:rFonts w:cs="Arial"/>
          <w:bCs/>
          <w:color w:val="222222"/>
          <w:lang w:val="en"/>
        </w:rPr>
        <w:t>microscope and counting stomata on a fraction of the fruit surface on pictures, which allow</w:t>
      </w:r>
      <w:ins w:id="6" w:author="Quilot Bénédicte" w:date="2022-08-23T08:09:00Z">
        <w:r>
          <w:rPr>
            <w:rFonts w:cs="Arial"/>
            <w:bCs/>
            <w:color w:val="222222"/>
            <w:lang w:val="en"/>
          </w:rPr>
          <w:t>s</w:t>
        </w:r>
      </w:ins>
      <w:r w:rsidR="00AE5284" w:rsidRPr="00BE0F0F">
        <w:rPr>
          <w:rFonts w:cs="Arial"/>
          <w:bCs/>
          <w:color w:val="222222"/>
          <w:lang w:val="en"/>
        </w:rPr>
        <w:t xml:space="preserve"> gaining time and delaying counting from harvest, ii) to define the best zone of the fruit to consider to reduce sampling and counting. </w:t>
      </w:r>
    </w:p>
    <w:p w:rsidR="00BE0F0F" w:rsidRPr="00BE0F0F" w:rsidRDefault="00BE0F0F" w:rsidP="00BE0F0F">
      <w:pPr>
        <w:spacing w:after="0" w:line="360" w:lineRule="auto"/>
        <w:jc w:val="both"/>
        <w:rPr>
          <w:rFonts w:cs="Arial"/>
          <w:lang w:val="en-US"/>
        </w:rPr>
      </w:pPr>
    </w:p>
    <w:p w:rsidR="00AE5284" w:rsidRPr="00BE0F0F" w:rsidRDefault="00AE5284" w:rsidP="00BE0F0F">
      <w:pPr>
        <w:spacing w:after="0" w:line="360" w:lineRule="auto"/>
        <w:jc w:val="both"/>
        <w:rPr>
          <w:rFonts w:cs="Arial"/>
          <w:lang w:val="en-US"/>
        </w:rPr>
      </w:pPr>
      <w:r w:rsidRPr="00BE0F0F">
        <w:rPr>
          <w:rFonts w:cs="Arial"/>
          <w:lang w:val="en-US"/>
        </w:rPr>
        <w:t>Figure S1. Sampling prints from an entire fruit.</w:t>
      </w:r>
    </w:p>
    <w:p w:rsidR="00AE5284" w:rsidRPr="00FF76A9" w:rsidRDefault="00CA5ACA" w:rsidP="00BE0F0F">
      <w:pPr>
        <w:spacing w:after="0" w:line="360" w:lineRule="auto"/>
        <w:jc w:val="both"/>
        <w:rPr>
          <w:rFonts w:ascii="Arial" w:hAnsi="Arial" w:cs="Arial"/>
          <w:lang w:val="en-US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9525</wp:posOffset>
                </wp:positionV>
                <wp:extent cx="4152900" cy="2228850"/>
                <wp:effectExtent l="0" t="0" r="0" b="0"/>
                <wp:wrapNone/>
                <wp:docPr id="1" name="Grou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52900" cy="2228850"/>
                          <a:chOff x="0" y="0"/>
                          <a:chExt cx="4152900" cy="2228850"/>
                        </a:xfrm>
                      </wpg:grpSpPr>
                      <wpg:grpSp>
                        <wpg:cNvPr id="2" name="Groupe 12"/>
                        <wpg:cNvGrpSpPr/>
                        <wpg:grpSpPr>
                          <a:xfrm>
                            <a:off x="561975" y="190500"/>
                            <a:ext cx="1381125" cy="1781175"/>
                            <a:chOff x="0" y="0"/>
                            <a:chExt cx="1381125" cy="1781175"/>
                          </a:xfrm>
                        </wpg:grpSpPr>
                        <pic:pic xmlns:pic="http://schemas.openxmlformats.org/drawingml/2006/picture">
                          <pic:nvPicPr>
                            <pic:cNvPr id="3" name="Image 14" descr="http://cuisine.larousse.fr/lcfilestorage/E0/33/FRUIT_EXO503Kprune%20cytheredet_636x380.jp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720" r="27025"/>
                            <a:stretch/>
                          </pic:blipFill>
                          <pic:spPr bwMode="auto">
                            <a:xfrm>
                              <a:off x="0" y="0"/>
                              <a:ext cx="1381125" cy="1781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g:grpSp>
                          <wpg:cNvPr id="5" name="Groupe 11"/>
                          <wpg:cNvGrpSpPr/>
                          <wpg:grpSpPr>
                            <a:xfrm>
                              <a:off x="657225" y="171450"/>
                              <a:ext cx="540000" cy="1412240"/>
                              <a:chOff x="0" y="0"/>
                              <a:chExt cx="540000" cy="1412240"/>
                            </a:xfrm>
                          </wpg:grpSpPr>
                          <wps:wsp>
                            <wps:cNvPr id="7" name="Lune 6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540000" cy="1412240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accent3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8" name="Connecteur droit 11"/>
                            <wps:cNvCnPr/>
                            <wps:spPr bwMode="auto">
                              <a:xfrm>
                                <a:off x="257175" y="638175"/>
                                <a:ext cx="26098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" name="Connecteur droit 12"/>
                            <wps:cNvCnPr/>
                            <wps:spPr bwMode="auto">
                              <a:xfrm>
                                <a:off x="257175" y="876300"/>
                                <a:ext cx="26035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" name="Connecteur droit 13"/>
                            <wps:cNvCnPr/>
                            <wps:spPr bwMode="auto">
                              <a:xfrm>
                                <a:off x="209550" y="1104900"/>
                                <a:ext cx="23495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" name="Connecteur droit 11"/>
                            <wps:cNvCnPr/>
                            <wps:spPr bwMode="auto">
                              <a:xfrm>
                                <a:off x="209550" y="352425"/>
                                <a:ext cx="26098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19" name="Groupe 23"/>
                        <wpg:cNvGrpSpPr/>
                        <wpg:grpSpPr>
                          <a:xfrm>
                            <a:off x="0" y="0"/>
                            <a:ext cx="4152900" cy="2228850"/>
                            <a:chOff x="0" y="0"/>
                            <a:chExt cx="4152900" cy="2228850"/>
                          </a:xfrm>
                        </wpg:grpSpPr>
                        <wps:wsp>
                          <wps:cNvPr id="22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81225" y="0"/>
                              <a:ext cx="895350" cy="3143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E5284" w:rsidRDefault="00AE5284" w:rsidP="00AE5284">
                                <w:proofErr w:type="spellStart"/>
                                <w:proofErr w:type="gramStart"/>
                                <w:r>
                                  <w:t>pedoncule</w:t>
                                </w:r>
                                <w:proofErr w:type="spellEnd"/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8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62175" y="1914525"/>
                              <a:ext cx="514350" cy="3143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E5284" w:rsidRDefault="00AE5284" w:rsidP="00AE5284">
                                <w:proofErr w:type="gramStart"/>
                                <w:r>
                                  <w:t>style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66675"/>
                              <a:ext cx="714375" cy="3143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E5284" w:rsidRDefault="00AE5284" w:rsidP="00AE5284">
                                <w:proofErr w:type="gramStart"/>
                                <w:r>
                                  <w:t>transect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g:grpSp>
                          <wpg:cNvPr id="31" name="Groupe 20"/>
                          <wpg:cNvGrpSpPr/>
                          <wpg:grpSpPr>
                            <a:xfrm>
                              <a:off x="638175" y="142875"/>
                              <a:ext cx="3514725" cy="1903095"/>
                              <a:chOff x="114300" y="171450"/>
                              <a:chExt cx="3514725" cy="1903096"/>
                            </a:xfrm>
                          </wpg:grpSpPr>
                          <wpg:grpSp>
                            <wpg:cNvPr id="35" name="Groupe 14"/>
                            <wpg:cNvGrpSpPr/>
                            <wpg:grpSpPr>
                              <a:xfrm>
                                <a:off x="695324" y="171450"/>
                                <a:ext cx="2933701" cy="1903096"/>
                                <a:chOff x="142874" y="171450"/>
                                <a:chExt cx="2933701" cy="1903096"/>
                              </a:xfrm>
                            </wpg:grpSpPr>
                            <wps:wsp>
                              <wps:cNvPr id="40" name="AutoShape 30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142874" y="171450"/>
                                  <a:ext cx="962026" cy="219075"/>
                                </a:xfrm>
                                <a:prstGeom prst="bentConnector3">
                                  <a:avLst>
                                    <a:gd name="adj1" fmla="val -495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" name="AutoShape 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61924" y="1814831"/>
                                  <a:ext cx="942975" cy="259715"/>
                                </a:xfrm>
                                <a:prstGeom prst="bentConnector3">
                                  <a:avLst>
                                    <a:gd name="adj1" fmla="val 505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42" name="Image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28725" y="857250"/>
                                  <a:ext cx="1847850" cy="4095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  <wps:wsp>
                              <wps:cNvPr id="43" name="AutoShape 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362075" y="647700"/>
                                  <a:ext cx="0" cy="3135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" name="Connecteur en arc 69"/>
                              <wps:cNvCnPr>
                                <a:endCxn id="13" idx="1"/>
                              </wps:cNvCnPr>
                              <wps:spPr>
                                <a:xfrm>
                                  <a:off x="603885" y="857250"/>
                                  <a:ext cx="624840" cy="204788"/>
                                </a:xfrm>
                                <a:prstGeom prst="curvedConnector3">
                                  <a:avLst>
                                    <a:gd name="adj1" fmla="val 50000"/>
                                  </a:avLst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45" name="AutoShape 3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300" y="295275"/>
                                <a:ext cx="742950" cy="3524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46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90750" y="409575"/>
                              <a:ext cx="1314450" cy="3143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E5284" w:rsidRDefault="00AE5284" w:rsidP="00AE5284">
                                <w:r>
                                  <w:t xml:space="preserve">5 </w:t>
                                </w:r>
                                <w:proofErr w:type="spellStart"/>
                                <w:r>
                                  <w:t>pictures</w:t>
                                </w:r>
                                <w:proofErr w:type="spellEnd"/>
                                <w:r>
                                  <w:t xml:space="preserve"> per zone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24" o:spid="_x0000_s1026" style="position:absolute;left:0;text-align:left;margin-left:-1.05pt;margin-top:.75pt;width:327pt;height:175.5pt;z-index:251659264" coordsize="41529,2228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">
                <v:group id="Groupe 12" o:spid="_x0000_s1027" style="position:absolute;left:5619;top:1905;width:13812;height:17811" coordsize="13811,17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14" o:spid="_x0000_s1028" type="#_x0000_t75" alt="http://cuisine.larousse.fr/lcfilestorage/E0/33/FRUIT_EXO503Kprune%20cytheredet_636x380.jpg" style="position:absolute;width:13811;height:178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">
                    <v:imagedata r:id="rId6" o:title="FRUIT_EXO503Kprune%20cytheredet_636x380" cropleft="17511f" cropright="17711f"/>
                  </v:shape>
                  <v:group id="Groupe 11" o:spid="_x0000_s1029" style="position:absolute;left:6572;top:1714;width:5400;height:14122" coordsize="5400,14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shapetype id="_x0000_t184" coordsize="21600,21600" o:spt="184" adj="10800" path="m21600,qx,10800,21600,21600wa@0@10@6@11,21600,21600,21600,xe">
                      <v:stroke joinstyle="miter"/>
                      <v:formulas>
                        <v:f eqn="val #0"/>
                        <v:f eqn="sum 21600 0 #0"/>
                        <v:f eqn="prod #0 #0 @1"/>
                        <v:f eqn="prod 21600 21600 @1"/>
                        <v:f eqn="prod @3 2 1"/>
                        <v:f eqn="sum @4 0 @2"/>
                        <v:f eqn="sum @5 0 #0"/>
                        <v:f eqn="prod @5 1 2"/>
                        <v:f eqn="sum @7 0 #0"/>
                        <v:f eqn="prod @8 1 2"/>
                        <v:f eqn="sum 10800 0 @9"/>
                        <v:f eqn="sum @9 10800 0"/>
                        <v:f eqn="prod #0 9598 32768"/>
                        <v:f eqn="sum 21600 0 @12"/>
                        <v:f eqn="ellipse @13 21600 10800"/>
                        <v:f eqn="sum 10800 0 @14"/>
                        <v:f eqn="sum @14 10800 0"/>
                      </v:formulas>
                      <v:path o:connecttype="custom" o:connectlocs="21600,0;0,10800;21600,21600;@0,10800" o:connectangles="270,180,90,0" textboxrect="@12,@15,@0,@16"/>
                      <v:handles>
                        <v:h position="#0,center" xrange="0,18900"/>
                      </v:handles>
                    </v:shapetype>
                    <v:shape id="Lune 6" o:spid="_x0000_s1030" type="#_x0000_t184" style="position:absolute;width:5400;height:14122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" fillcolor="#9bbb59 [3206]" strokecolor="black [3213]" strokeweight="1pt"/>
                    <v:line id="Connecteur droit 11" o:spid="_x0000_s1031" style="position:absolute;visibility:visible;mso-wrap-style:square" from="2571,6381" to="5181,6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" strokecolor="black [3213]" strokeweight=".5pt">
                      <v:stroke joinstyle="miter"/>
                    </v:line>
                    <v:line id="Connecteur droit 12" o:spid="_x0000_s1032" style="position:absolute;visibility:visible;mso-wrap-style:square" from="2571,8763" to="5175,8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" strokecolor="black [3213]" strokeweight=".5pt">
                      <v:stroke joinstyle="miter"/>
                    </v:line>
                    <v:line id="Connecteur droit 13" o:spid="_x0000_s1033" style="position:absolute;visibility:visible;mso-wrap-style:square" from="2095,11049" to="4445,11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" strokecolor="black [3213]" strokeweight=".5pt">
                      <v:stroke joinstyle="miter"/>
                    </v:line>
                    <v:line id="Connecteur droit 11" o:spid="_x0000_s1034" style="position:absolute;visibility:visible;mso-wrap-style:square" from="2095,3524" to="4705,3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" strokecolor="black [3213]" strokeweight=".5pt">
                      <v:stroke joinstyle="miter"/>
                    </v:line>
                  </v:group>
                </v:group>
                <v:group id="Groupe 23" o:spid="_x0000_s1035" style="position:absolute;width:41529;height:22288" coordsize="41529,2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" o:spid="_x0000_s1036" type="#_x0000_t202" style="position:absolute;left:21812;width:8953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" stroked="f">
                    <v:textbox>
                      <w:txbxContent>
                        <w:p w:rsidR="00AE5284" w:rsidRDefault="00AE5284" w:rsidP="00AE5284">
                          <w:proofErr w:type="spellStart"/>
                          <w:proofErr w:type="gramStart"/>
                          <w:r>
                            <w:t>pedoncule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shape>
                  <v:shape id="Zone de texte 2" o:spid="_x0000_s1037" type="#_x0000_t202" style="position:absolute;left:21621;top:19145;width:5144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z3G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" stroked="f">
                    <v:textbox>
                      <w:txbxContent>
                        <w:p w:rsidR="00AE5284" w:rsidRDefault="00AE5284" w:rsidP="00AE5284">
                          <w:proofErr w:type="gramStart"/>
                          <w:r>
                            <w:t>style</w:t>
                          </w:r>
                          <w:proofErr w:type="gramEnd"/>
                        </w:p>
                      </w:txbxContent>
                    </v:textbox>
                  </v:shape>
                  <v:shape id="Zone de texte 2" o:spid="_x0000_s1038" type="#_x0000_t202" style="position:absolute;top:666;width:7143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" stroked="f">
                    <v:textbox>
                      <w:txbxContent>
                        <w:p w:rsidR="00AE5284" w:rsidRDefault="00AE5284" w:rsidP="00AE5284">
                          <w:proofErr w:type="gramStart"/>
                          <w:r>
                            <w:t>transect</w:t>
                          </w:r>
                          <w:proofErr w:type="gramEnd"/>
                        </w:p>
                      </w:txbxContent>
                    </v:textbox>
                  </v:shape>
                  <v:group id="Groupe 20" o:spid="_x0000_s1039" style="position:absolute;left:6381;top:1428;width:35148;height:19031" coordorigin="1143,1714" coordsize="35147,19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<v:group id="Groupe 14" o:spid="_x0000_s1040" style="position:absolute;left:6953;top:1714;width:29337;height:19031" coordorigin="1428,1714" coordsize="29337,19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<v:shapetype id="_x0000_t34" coordsize="21600,21600" o:spt="34" o:oned="t" adj="10800" path="m,l@0,0@0,21600,21600,21600e" filled="f">
                        <v:stroke joinstyle="miter"/>
                        <v:formulas>
                          <v:f eqn="val #0"/>
                        </v:formulas>
                        <v:path arrowok="t" fillok="f" o:connecttype="none"/>
                        <v:handles>
                          <v:h position="#0,center"/>
                        </v:handles>
                        <o:lock v:ext="edit" shapetype="t"/>
                      </v:shapetype>
                      <v:shape id="AutoShape 30" o:spid="_x0000_s1041" type="#_x0000_t34" style="position:absolute;left:1428;top:1714;width:9621;height:219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" adj="-107">
                        <v:stroke endarrow="block"/>
                      </v:shape>
                      <v:shape id="AutoShape 31" o:spid="_x0000_s1042" type="#_x0000_t34" style="position:absolute;left:1619;top:18148;width:9429;height:259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" adj="109">
                        <v:stroke endarrow="block"/>
                      </v:shape>
                      <v:shape id="Image 1" o:spid="_x0000_s1043" type="#_x0000_t75" style="position:absolute;left:12287;top:8572;width:18478;height:4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">
                        <v:imagedata r:id="rId7" o:title=""/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4" o:spid="_x0000_s1044" type="#_x0000_t32" style="position:absolute;left:13620;top:6477;width:0;height:31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">
                        <v:stroke endarrow="block"/>
                      </v:shape>
                      <v:shapetype id="_x0000_t38" coordsize="21600,21600" o:spt="38" o:oned="t" path="m,c@0,0@1,5400@1,10800@1,16200@2,21600,21600,21600e" filled="f">
                        <v:formulas>
                          <v:f eqn="mid #0 0"/>
                          <v:f eqn="val #0"/>
                          <v:f eqn="mid #0 21600"/>
                        </v:formulas>
                        <v:path arrowok="t" fillok="f" o:connecttype="none"/>
                        <v:handles>
                          <v:h position="#0,center"/>
                        </v:handles>
                        <o:lock v:ext="edit" shapetype="t"/>
                      </v:shapetype>
                      <v:shape id="Connecteur en arc 69" o:spid="_x0000_s1045" type="#_x0000_t38" style="position:absolute;left:6038;top:8572;width:6249;height:2048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" adj="10800" strokecolor="black [3213]">
                        <v:stroke endarrow="open"/>
                      </v:shape>
                    </v:group>
                    <v:shape id="AutoShape 33" o:spid="_x0000_s1046" type="#_x0000_t32" style="position:absolute;left:1143;top:2952;width:7429;height:35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">
                      <v:stroke endarrow="block"/>
                    </v:shape>
                  </v:group>
                  <v:shape id="Zone de texte 2" o:spid="_x0000_s1047" type="#_x0000_t202" style="position:absolute;left:21907;top:4095;width:13145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cL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" filled="f" stroked="f">
                    <v:textbox>
                      <w:txbxContent>
                        <w:p w:rsidR="00AE5284" w:rsidRDefault="00AE5284" w:rsidP="00AE5284">
                          <w:r>
                            <w:t xml:space="preserve">5 </w:t>
                          </w:r>
                          <w:proofErr w:type="spellStart"/>
                          <w:r>
                            <w:t>pictures</w:t>
                          </w:r>
                          <w:proofErr w:type="spellEnd"/>
                          <w:r>
                            <w:t xml:space="preserve"> per zone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AE5284" w:rsidRPr="00FF76A9" w:rsidRDefault="00AE5284" w:rsidP="00BE0F0F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:rsidR="00AE5284" w:rsidRPr="00FF76A9" w:rsidRDefault="00AE5284" w:rsidP="00BE0F0F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:rsidR="00AE5284" w:rsidRPr="00FF76A9" w:rsidRDefault="00AE5284" w:rsidP="00BE0F0F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:rsidR="00AE5284" w:rsidRPr="00FF76A9" w:rsidRDefault="00AE5284" w:rsidP="00BE0F0F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:rsidR="00AE5284" w:rsidRPr="00FF76A9" w:rsidRDefault="00AE5284" w:rsidP="00BE0F0F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:rsidR="00AE5284" w:rsidRPr="00FF76A9" w:rsidRDefault="00AE5284" w:rsidP="00BE0F0F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:rsidR="00BE0F0F" w:rsidRDefault="00BE0F0F" w:rsidP="00BE0F0F">
      <w:pPr>
        <w:spacing w:after="0" w:line="360" w:lineRule="auto"/>
        <w:jc w:val="both"/>
        <w:rPr>
          <w:rFonts w:cs="Arial"/>
          <w:bCs/>
          <w:color w:val="222222"/>
          <w:lang w:val="en"/>
        </w:rPr>
      </w:pPr>
    </w:p>
    <w:p w:rsidR="00BE0F0F" w:rsidRDefault="00BE0F0F" w:rsidP="00BE0F0F">
      <w:pPr>
        <w:spacing w:after="0" w:line="360" w:lineRule="auto"/>
        <w:jc w:val="both"/>
        <w:rPr>
          <w:rFonts w:cs="Arial"/>
          <w:bCs/>
          <w:color w:val="222222"/>
          <w:lang w:val="en"/>
        </w:rPr>
      </w:pPr>
    </w:p>
    <w:p w:rsidR="00BE0F0F" w:rsidRDefault="00BE0F0F" w:rsidP="00BE0F0F">
      <w:pPr>
        <w:spacing w:after="0" w:line="360" w:lineRule="auto"/>
        <w:jc w:val="both"/>
        <w:rPr>
          <w:rFonts w:cs="Arial"/>
          <w:bCs/>
          <w:color w:val="222222"/>
          <w:lang w:val="en"/>
        </w:rPr>
      </w:pPr>
    </w:p>
    <w:p w:rsidR="00BE0F0F" w:rsidRDefault="00BE0F0F" w:rsidP="00BE0F0F">
      <w:pPr>
        <w:spacing w:after="0" w:line="360" w:lineRule="auto"/>
        <w:jc w:val="both"/>
        <w:rPr>
          <w:rFonts w:cs="Arial"/>
          <w:bCs/>
          <w:color w:val="222222"/>
          <w:lang w:val="en"/>
        </w:rPr>
      </w:pPr>
    </w:p>
    <w:p w:rsidR="00AE5284" w:rsidRPr="00BE0F0F" w:rsidRDefault="00BE0F0F" w:rsidP="00BE0F0F">
      <w:pPr>
        <w:spacing w:after="0" w:line="360" w:lineRule="auto"/>
        <w:jc w:val="both"/>
        <w:rPr>
          <w:rFonts w:cs="Arial"/>
          <w:bCs/>
          <w:color w:val="222222"/>
          <w:lang w:val="en"/>
        </w:rPr>
      </w:pPr>
      <w:r w:rsidRPr="00BE0F0F">
        <w:rPr>
          <w:rFonts w:cs="Arial"/>
          <w:bCs/>
          <w:noProof/>
          <w:color w:val="222222"/>
          <w:lang w:eastAsia="fr-FR"/>
        </w:rPr>
        <w:drawing>
          <wp:anchor distT="0" distB="0" distL="114300" distR="114300" simplePos="0" relativeHeight="251660288" behindDoc="1" locked="0" layoutInCell="1" allowOverlap="1" wp14:anchorId="1797419D" wp14:editId="20BCD33E">
            <wp:simplePos x="0" y="0"/>
            <wp:positionH relativeFrom="margin">
              <wp:posOffset>22860</wp:posOffset>
            </wp:positionH>
            <wp:positionV relativeFrom="margin">
              <wp:posOffset>5036185</wp:posOffset>
            </wp:positionV>
            <wp:extent cx="2287905" cy="1711325"/>
            <wp:effectExtent l="0" t="0" r="0" b="0"/>
            <wp:wrapThrough wrapText="bothSides">
              <wp:wrapPolygon edited="0">
                <wp:start x="0" y="0"/>
                <wp:lineTo x="0" y="21400"/>
                <wp:lineTo x="21402" y="21400"/>
                <wp:lineTo x="21402" y="0"/>
                <wp:lineTo x="0" y="0"/>
              </wp:wrapPolygon>
            </wp:wrapThrough>
            <wp:docPr id="25" name="Image 25" descr="L:\Espèces\Pêcher_Benedicte\Stagiaires\Nawel B\Photo\22Mai2015\C227_1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Espèces\Pêcher_Benedicte\Stagiaires\Nawel B\Photo\22Mai2015\C227_1 (3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7905" cy="171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E5284" w:rsidRPr="00BE0F0F">
        <w:rPr>
          <w:rFonts w:cs="Arial"/>
          <w:bCs/>
          <w:color w:val="222222"/>
          <w:lang w:val="en"/>
        </w:rPr>
        <w:t>Figure S2. Picture of imprinting of stomata</w:t>
      </w:r>
      <w:del w:id="7" w:author="Quilot Bénédicte" w:date="2022-08-23T08:09:00Z">
        <w:r w:rsidR="00AE5284" w:rsidRPr="00BE0F0F" w:rsidDel="00763981">
          <w:rPr>
            <w:rFonts w:cs="Arial"/>
            <w:bCs/>
            <w:color w:val="222222"/>
            <w:lang w:val="en"/>
          </w:rPr>
          <w:delText>s</w:delText>
        </w:r>
      </w:del>
      <w:r w:rsidR="00AE5284" w:rsidRPr="00BE0F0F">
        <w:rPr>
          <w:rFonts w:cs="Arial"/>
          <w:bCs/>
          <w:color w:val="222222"/>
          <w:lang w:val="en"/>
        </w:rPr>
        <w:t xml:space="preserve"> (magnification x10)</w:t>
      </w:r>
    </w:p>
    <w:p w:rsidR="00AE5284" w:rsidRDefault="00AE5284" w:rsidP="00BE0F0F">
      <w:pPr>
        <w:spacing w:after="0" w:line="360" w:lineRule="auto"/>
        <w:jc w:val="both"/>
        <w:rPr>
          <w:rFonts w:ascii="Arial" w:hAnsi="Arial" w:cs="Arial"/>
          <w:b/>
          <w:lang w:val="en-US"/>
        </w:rPr>
      </w:pPr>
    </w:p>
    <w:p w:rsidR="00AE5284" w:rsidRPr="00FF76A9" w:rsidRDefault="00AE5284" w:rsidP="00BE0F0F">
      <w:pPr>
        <w:spacing w:after="0" w:line="360" w:lineRule="auto"/>
        <w:jc w:val="both"/>
        <w:rPr>
          <w:rFonts w:ascii="Arial" w:hAnsi="Arial" w:cs="Arial"/>
          <w:b/>
          <w:lang w:val="en-US"/>
        </w:rPr>
      </w:pPr>
    </w:p>
    <w:p w:rsidR="00AE5284" w:rsidRPr="00FF76A9" w:rsidRDefault="00AE5284" w:rsidP="00BE0F0F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:rsidR="00AE5284" w:rsidRDefault="00AE5284" w:rsidP="00BE0F0F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:rsidR="00BE0F0F" w:rsidRDefault="00BE0F0F" w:rsidP="00BE0F0F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:rsidR="00BE0F0F" w:rsidRDefault="00BE0F0F" w:rsidP="00BE0F0F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:rsidR="00BE0F0F" w:rsidRDefault="00BE0F0F" w:rsidP="00BE0F0F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:rsidR="00BE0F0F" w:rsidRDefault="00BE0F0F" w:rsidP="00BE0F0F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:rsidR="00BE0F0F" w:rsidRDefault="00BE0F0F" w:rsidP="00BE0F0F">
      <w:pPr>
        <w:spacing w:after="0" w:line="360" w:lineRule="auto"/>
        <w:jc w:val="both"/>
        <w:rPr>
          <w:rFonts w:cs="Arial"/>
          <w:bCs/>
          <w:color w:val="222222"/>
          <w:lang w:val="en"/>
        </w:rPr>
      </w:pPr>
    </w:p>
    <w:p w:rsidR="00AE5284" w:rsidRPr="00BE0F0F" w:rsidRDefault="00AE5284" w:rsidP="00BE0F0F">
      <w:pPr>
        <w:spacing w:after="0" w:line="360" w:lineRule="auto"/>
        <w:jc w:val="both"/>
        <w:rPr>
          <w:rFonts w:cs="Arial"/>
          <w:bCs/>
          <w:color w:val="222222"/>
          <w:lang w:val="en"/>
        </w:rPr>
      </w:pPr>
      <w:r w:rsidRPr="00BE0F0F">
        <w:rPr>
          <w:rFonts w:cs="Arial"/>
          <w:bCs/>
          <w:color w:val="222222"/>
          <w:lang w:val="en"/>
        </w:rPr>
        <w:t xml:space="preserve">Table S1. Summary of the </w:t>
      </w:r>
      <w:r w:rsidR="00BE0F0F">
        <w:rPr>
          <w:rFonts w:cs="Arial"/>
          <w:bCs/>
          <w:color w:val="222222"/>
          <w:lang w:val="en"/>
        </w:rPr>
        <w:t xml:space="preserve">results. </w:t>
      </w:r>
      <w:r w:rsidRPr="00BE0F0F">
        <w:rPr>
          <w:rFonts w:cs="Arial"/>
          <w:bCs/>
          <w:color w:val="222222"/>
          <w:lang w:val="en"/>
        </w:rPr>
        <w:t xml:space="preserve">Two methods were assessed for 2 of the 4 fruits studied. </w:t>
      </w:r>
    </w:p>
    <w:tbl>
      <w:tblPr>
        <w:tblStyle w:val="Grilledutableau"/>
        <w:tblW w:w="9288" w:type="dxa"/>
        <w:tblLook w:val="04A0" w:firstRow="1" w:lastRow="0" w:firstColumn="1" w:lastColumn="0" w:noHBand="0" w:noVBand="1"/>
      </w:tblPr>
      <w:tblGrid>
        <w:gridCol w:w="1032"/>
        <w:gridCol w:w="861"/>
        <w:gridCol w:w="929"/>
        <w:gridCol w:w="959"/>
        <w:gridCol w:w="839"/>
        <w:gridCol w:w="1499"/>
        <w:gridCol w:w="1619"/>
        <w:gridCol w:w="1550"/>
      </w:tblGrid>
      <w:tr w:rsidR="004C249D" w:rsidRPr="00763981" w:rsidTr="004C249D">
        <w:tc>
          <w:tcPr>
            <w:tcW w:w="1033" w:type="dxa"/>
            <w:vAlign w:val="center"/>
          </w:tcPr>
          <w:p w:rsidR="004C249D" w:rsidRPr="00BE0F0F" w:rsidRDefault="004C249D" w:rsidP="00BE0F0F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en-US"/>
              </w:rPr>
            </w:pPr>
            <w:r w:rsidRPr="00BE0F0F">
              <w:rPr>
                <w:rFonts w:cs="Times New Roman"/>
                <w:sz w:val="20"/>
                <w:szCs w:val="20"/>
                <w:lang w:val="en-US"/>
              </w:rPr>
              <w:t>genotype</w:t>
            </w:r>
          </w:p>
        </w:tc>
        <w:tc>
          <w:tcPr>
            <w:tcW w:w="827" w:type="dxa"/>
          </w:tcPr>
          <w:p w:rsidR="004C249D" w:rsidRDefault="004C249D" w:rsidP="00BE0F0F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en-US"/>
              </w:rPr>
            </w:pPr>
          </w:p>
          <w:p w:rsidR="004C249D" w:rsidRPr="00BE0F0F" w:rsidRDefault="004C249D" w:rsidP="00BE0F0F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 xml:space="preserve">fruit 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numero</w:t>
            </w:r>
            <w:proofErr w:type="spellEnd"/>
          </w:p>
        </w:tc>
        <w:tc>
          <w:tcPr>
            <w:tcW w:w="934" w:type="dxa"/>
            <w:vAlign w:val="center"/>
          </w:tcPr>
          <w:p w:rsidR="004C249D" w:rsidRPr="00BE0F0F" w:rsidRDefault="004C249D" w:rsidP="00BE0F0F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en-US"/>
              </w:rPr>
            </w:pPr>
            <w:r w:rsidRPr="00BE0F0F">
              <w:rPr>
                <w:rFonts w:cs="Times New Roman"/>
                <w:sz w:val="20"/>
                <w:szCs w:val="20"/>
                <w:lang w:val="en-US"/>
              </w:rPr>
              <w:t>fruit mass (g)</w:t>
            </w:r>
          </w:p>
        </w:tc>
        <w:tc>
          <w:tcPr>
            <w:tcW w:w="960" w:type="dxa"/>
            <w:vAlign w:val="center"/>
          </w:tcPr>
          <w:p w:rsidR="004C249D" w:rsidRPr="00BE0F0F" w:rsidRDefault="004C249D" w:rsidP="00BE0F0F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en-US"/>
              </w:rPr>
            </w:pPr>
            <w:r w:rsidRPr="00BE0F0F">
              <w:rPr>
                <w:rFonts w:cs="Times New Roman"/>
                <w:sz w:val="20"/>
                <w:szCs w:val="20"/>
                <w:lang w:val="en-US"/>
              </w:rPr>
              <w:t>number of pictures</w:t>
            </w:r>
          </w:p>
        </w:tc>
        <w:tc>
          <w:tcPr>
            <w:tcW w:w="840" w:type="dxa"/>
            <w:vAlign w:val="center"/>
          </w:tcPr>
          <w:p w:rsidR="004C249D" w:rsidRPr="00BE0F0F" w:rsidRDefault="004C249D" w:rsidP="00BE0F0F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f</w:t>
            </w:r>
            <w:r w:rsidRPr="00BE0F0F">
              <w:rPr>
                <w:rFonts w:cs="Times New Roman"/>
                <w:sz w:val="20"/>
                <w:szCs w:val="20"/>
                <w:lang w:val="en-US"/>
              </w:rPr>
              <w:t>ruit surface (mm²)</w:t>
            </w:r>
          </w:p>
        </w:tc>
        <w:tc>
          <w:tcPr>
            <w:tcW w:w="1508" w:type="dxa"/>
            <w:vAlign w:val="center"/>
          </w:tcPr>
          <w:p w:rsidR="004C249D" w:rsidRPr="00BE0F0F" w:rsidRDefault="004C249D" w:rsidP="00BE0F0F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en-US"/>
              </w:rPr>
            </w:pPr>
            <w:r w:rsidRPr="00BE0F0F">
              <w:rPr>
                <w:rFonts w:cs="Times New Roman"/>
                <w:sz w:val="20"/>
                <w:szCs w:val="20"/>
                <w:lang w:val="en-US"/>
              </w:rPr>
              <w:t xml:space="preserve">% of the fruit surface observed </w:t>
            </w:r>
            <w:del w:id="8" w:author="Quilot Bénédicte" w:date="2022-08-23T08:09:00Z">
              <w:r w:rsidRPr="00BE0F0F" w:rsidDel="00763981">
                <w:rPr>
                  <w:rFonts w:cs="Times New Roman"/>
                  <w:sz w:val="20"/>
                  <w:szCs w:val="20"/>
                  <w:lang w:val="en-US"/>
                </w:rPr>
                <w:delText xml:space="preserve">with </w:delText>
              </w:r>
            </w:del>
            <w:ins w:id="9" w:author="Quilot Bénédicte" w:date="2022-08-23T08:09:00Z">
              <w:r w:rsidR="00763981">
                <w:rPr>
                  <w:rFonts w:cs="Times New Roman"/>
                  <w:sz w:val="20"/>
                  <w:szCs w:val="20"/>
                  <w:lang w:val="en-US"/>
                </w:rPr>
                <w:t>in</w:t>
              </w:r>
              <w:r w:rsidR="00763981" w:rsidRPr="00BE0F0F">
                <w:rPr>
                  <w:rFonts w:cs="Times New Roman"/>
                  <w:sz w:val="20"/>
                  <w:szCs w:val="20"/>
                  <w:lang w:val="en-US"/>
                </w:rPr>
                <w:t xml:space="preserve"> </w:t>
              </w:r>
            </w:ins>
            <w:r w:rsidRPr="00BE0F0F">
              <w:rPr>
                <w:rFonts w:cs="Times New Roman"/>
                <w:sz w:val="20"/>
                <w:szCs w:val="20"/>
                <w:lang w:val="en-US"/>
              </w:rPr>
              <w:t>the pictures</w:t>
            </w:r>
          </w:p>
        </w:tc>
        <w:tc>
          <w:tcPr>
            <w:tcW w:w="1629" w:type="dxa"/>
            <w:vAlign w:val="center"/>
          </w:tcPr>
          <w:p w:rsidR="004C249D" w:rsidRPr="00BE0F0F" w:rsidRDefault="004C249D" w:rsidP="00BE0F0F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t</w:t>
            </w:r>
            <w:r w:rsidRPr="00BE0F0F">
              <w:rPr>
                <w:rFonts w:cs="Times New Roman"/>
                <w:sz w:val="20"/>
                <w:szCs w:val="20"/>
                <w:lang w:val="en-US"/>
              </w:rPr>
              <w:t>otal number of stomata estimated from the pictures</w:t>
            </w:r>
          </w:p>
        </w:tc>
        <w:tc>
          <w:tcPr>
            <w:tcW w:w="1557" w:type="dxa"/>
            <w:vAlign w:val="center"/>
          </w:tcPr>
          <w:p w:rsidR="004C249D" w:rsidRPr="00BE0F0F" w:rsidRDefault="004C249D" w:rsidP="00BE0F0F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t</w:t>
            </w:r>
            <w:r w:rsidRPr="00BE0F0F">
              <w:rPr>
                <w:rFonts w:cs="Times New Roman"/>
                <w:sz w:val="20"/>
                <w:szCs w:val="20"/>
                <w:lang w:val="en-US"/>
              </w:rPr>
              <w:t>otal number of stomata counte</w:t>
            </w:r>
            <w:r>
              <w:rPr>
                <w:rFonts w:cs="Times New Roman"/>
                <w:sz w:val="20"/>
                <w:szCs w:val="20"/>
                <w:lang w:val="en-US"/>
              </w:rPr>
              <w:t>d</w:t>
            </w:r>
            <w:r w:rsidRPr="00BE0F0F">
              <w:rPr>
                <w:rFonts w:cs="Times New Roman"/>
                <w:sz w:val="20"/>
                <w:szCs w:val="20"/>
                <w:lang w:val="en-US"/>
              </w:rPr>
              <w:t xml:space="preserve"> under </w:t>
            </w:r>
            <w:ins w:id="10" w:author="Quilot Bénédicte" w:date="2022-08-23T08:09:00Z">
              <w:r w:rsidR="00763981">
                <w:rPr>
                  <w:rFonts w:cs="Times New Roman"/>
                  <w:sz w:val="20"/>
                  <w:szCs w:val="20"/>
                  <w:lang w:val="en-US"/>
                </w:rPr>
                <w:t xml:space="preserve">a </w:t>
              </w:r>
            </w:ins>
            <w:r w:rsidRPr="00BE0F0F">
              <w:rPr>
                <w:rFonts w:cs="Times New Roman"/>
                <w:sz w:val="20"/>
                <w:szCs w:val="20"/>
                <w:lang w:val="en-US"/>
              </w:rPr>
              <w:t>microscope</w:t>
            </w:r>
          </w:p>
        </w:tc>
      </w:tr>
      <w:tr w:rsidR="004C249D" w:rsidRPr="00BE0F0F" w:rsidTr="004C249D">
        <w:tc>
          <w:tcPr>
            <w:tcW w:w="1033" w:type="dxa"/>
            <w:vAlign w:val="center"/>
          </w:tcPr>
          <w:p w:rsidR="004C249D" w:rsidRPr="00BE0F0F" w:rsidRDefault="004C249D" w:rsidP="004C249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E0F0F">
              <w:rPr>
                <w:rFonts w:cs="Times New Roman"/>
                <w:sz w:val="20"/>
                <w:szCs w:val="20"/>
              </w:rPr>
              <w:t>C222</w:t>
            </w:r>
          </w:p>
        </w:tc>
        <w:tc>
          <w:tcPr>
            <w:tcW w:w="827" w:type="dxa"/>
          </w:tcPr>
          <w:p w:rsidR="004C249D" w:rsidRPr="00BE0F0F" w:rsidRDefault="004C249D" w:rsidP="004C249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34" w:type="dxa"/>
            <w:vAlign w:val="center"/>
          </w:tcPr>
          <w:p w:rsidR="004C249D" w:rsidRPr="00BE0F0F" w:rsidRDefault="004C249D" w:rsidP="004C249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E0F0F">
              <w:rPr>
                <w:rFonts w:cs="Times New Roman"/>
                <w:sz w:val="20"/>
                <w:szCs w:val="20"/>
              </w:rPr>
              <w:t>4.20</w:t>
            </w:r>
          </w:p>
        </w:tc>
        <w:tc>
          <w:tcPr>
            <w:tcW w:w="960" w:type="dxa"/>
            <w:vAlign w:val="center"/>
          </w:tcPr>
          <w:p w:rsidR="004C249D" w:rsidRPr="00BE0F0F" w:rsidRDefault="004C249D" w:rsidP="004C249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E0F0F">
              <w:rPr>
                <w:rFonts w:cs="Times New Roman"/>
                <w:sz w:val="20"/>
                <w:szCs w:val="20"/>
              </w:rPr>
              <w:t>205</w:t>
            </w:r>
          </w:p>
        </w:tc>
        <w:tc>
          <w:tcPr>
            <w:tcW w:w="840" w:type="dxa"/>
            <w:vAlign w:val="center"/>
          </w:tcPr>
          <w:p w:rsidR="004C249D" w:rsidRPr="00BE0F0F" w:rsidRDefault="004C249D" w:rsidP="004C249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E0F0F">
              <w:rPr>
                <w:rFonts w:cs="Times New Roman"/>
                <w:sz w:val="20"/>
                <w:szCs w:val="20"/>
              </w:rPr>
              <w:t>1159</w:t>
            </w:r>
          </w:p>
        </w:tc>
        <w:tc>
          <w:tcPr>
            <w:tcW w:w="1508" w:type="dxa"/>
            <w:vAlign w:val="center"/>
          </w:tcPr>
          <w:p w:rsidR="004C249D" w:rsidRPr="00BE0F0F" w:rsidRDefault="004C249D" w:rsidP="004C249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E0F0F">
              <w:rPr>
                <w:rFonts w:cs="Times New Roman"/>
                <w:sz w:val="20"/>
                <w:szCs w:val="20"/>
              </w:rPr>
              <w:t>15.9</w:t>
            </w:r>
          </w:p>
        </w:tc>
        <w:tc>
          <w:tcPr>
            <w:tcW w:w="1629" w:type="dxa"/>
            <w:vAlign w:val="center"/>
          </w:tcPr>
          <w:p w:rsidR="004C249D" w:rsidRPr="00BE0F0F" w:rsidRDefault="004C249D" w:rsidP="004C249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E0F0F">
              <w:rPr>
                <w:rFonts w:cs="Times New Roman"/>
                <w:sz w:val="20"/>
                <w:szCs w:val="20"/>
              </w:rPr>
              <w:t>92764</w:t>
            </w:r>
          </w:p>
        </w:tc>
        <w:tc>
          <w:tcPr>
            <w:tcW w:w="1557" w:type="dxa"/>
            <w:vAlign w:val="center"/>
          </w:tcPr>
          <w:p w:rsidR="004C249D" w:rsidRPr="00BE0F0F" w:rsidRDefault="004C249D" w:rsidP="004C249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E0F0F">
              <w:rPr>
                <w:rFonts w:cs="Times New Roman"/>
                <w:sz w:val="20"/>
                <w:szCs w:val="20"/>
              </w:rPr>
              <w:t>73707</w:t>
            </w:r>
          </w:p>
        </w:tc>
      </w:tr>
      <w:tr w:rsidR="004C249D" w:rsidRPr="00BE0F0F" w:rsidTr="004C249D">
        <w:tc>
          <w:tcPr>
            <w:tcW w:w="1033" w:type="dxa"/>
            <w:vAlign w:val="center"/>
          </w:tcPr>
          <w:p w:rsidR="004C249D" w:rsidRPr="00BE0F0F" w:rsidRDefault="004C249D" w:rsidP="004C249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E0F0F">
              <w:rPr>
                <w:rFonts w:cs="Times New Roman"/>
                <w:sz w:val="20"/>
                <w:szCs w:val="20"/>
              </w:rPr>
              <w:t>C222</w:t>
            </w:r>
          </w:p>
        </w:tc>
        <w:tc>
          <w:tcPr>
            <w:tcW w:w="827" w:type="dxa"/>
          </w:tcPr>
          <w:p w:rsidR="004C249D" w:rsidRPr="00BE0F0F" w:rsidRDefault="004C249D" w:rsidP="004C249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934" w:type="dxa"/>
            <w:vAlign w:val="center"/>
          </w:tcPr>
          <w:p w:rsidR="004C249D" w:rsidRPr="00BE0F0F" w:rsidRDefault="004C249D" w:rsidP="004C249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E0F0F">
              <w:rPr>
                <w:rFonts w:cs="Times New Roman"/>
                <w:sz w:val="20"/>
                <w:szCs w:val="20"/>
              </w:rPr>
              <w:t>3.90</w:t>
            </w:r>
          </w:p>
        </w:tc>
        <w:tc>
          <w:tcPr>
            <w:tcW w:w="960" w:type="dxa"/>
            <w:vAlign w:val="center"/>
          </w:tcPr>
          <w:p w:rsidR="004C249D" w:rsidRPr="00BE0F0F" w:rsidRDefault="004C249D" w:rsidP="004C249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E0F0F">
              <w:rPr>
                <w:rFonts w:cs="Times New Roman"/>
                <w:sz w:val="20"/>
                <w:szCs w:val="20"/>
              </w:rPr>
              <w:t>185</w:t>
            </w:r>
          </w:p>
        </w:tc>
        <w:tc>
          <w:tcPr>
            <w:tcW w:w="840" w:type="dxa"/>
            <w:vAlign w:val="center"/>
          </w:tcPr>
          <w:p w:rsidR="004C249D" w:rsidRPr="00BE0F0F" w:rsidRDefault="004C249D" w:rsidP="004C249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E0F0F">
              <w:rPr>
                <w:rFonts w:cs="Times New Roman"/>
                <w:sz w:val="20"/>
                <w:szCs w:val="20"/>
              </w:rPr>
              <w:t>1217</w:t>
            </w:r>
          </w:p>
        </w:tc>
        <w:tc>
          <w:tcPr>
            <w:tcW w:w="1508" w:type="dxa"/>
            <w:vAlign w:val="center"/>
          </w:tcPr>
          <w:p w:rsidR="004C249D" w:rsidRPr="00BE0F0F" w:rsidRDefault="004C249D" w:rsidP="004C249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E0F0F">
              <w:rPr>
                <w:rFonts w:cs="Times New Roman"/>
                <w:sz w:val="20"/>
                <w:szCs w:val="20"/>
              </w:rPr>
              <w:t>13.7</w:t>
            </w:r>
          </w:p>
        </w:tc>
        <w:tc>
          <w:tcPr>
            <w:tcW w:w="1629" w:type="dxa"/>
            <w:vAlign w:val="center"/>
          </w:tcPr>
          <w:p w:rsidR="004C249D" w:rsidRPr="00BE0F0F" w:rsidRDefault="004C249D" w:rsidP="004C249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E0F0F">
              <w:rPr>
                <w:rFonts w:cs="Times New Roman"/>
                <w:sz w:val="20"/>
                <w:szCs w:val="20"/>
              </w:rPr>
              <w:t>117069</w:t>
            </w:r>
          </w:p>
        </w:tc>
        <w:tc>
          <w:tcPr>
            <w:tcW w:w="1557" w:type="dxa"/>
            <w:vAlign w:val="center"/>
          </w:tcPr>
          <w:p w:rsidR="004C249D" w:rsidRPr="00BE0F0F" w:rsidRDefault="004C249D" w:rsidP="004C249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E0F0F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C249D" w:rsidRPr="00BE0F0F" w:rsidTr="004C249D">
        <w:tc>
          <w:tcPr>
            <w:tcW w:w="1033" w:type="dxa"/>
            <w:vAlign w:val="center"/>
          </w:tcPr>
          <w:p w:rsidR="004C249D" w:rsidRPr="00BE0F0F" w:rsidRDefault="004C249D" w:rsidP="004C249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E0F0F">
              <w:rPr>
                <w:rFonts w:cs="Times New Roman"/>
                <w:sz w:val="20"/>
                <w:szCs w:val="20"/>
              </w:rPr>
              <w:t>C222</w:t>
            </w:r>
          </w:p>
        </w:tc>
        <w:tc>
          <w:tcPr>
            <w:tcW w:w="827" w:type="dxa"/>
          </w:tcPr>
          <w:p w:rsidR="004C249D" w:rsidRPr="00BE0F0F" w:rsidRDefault="004C249D" w:rsidP="004C249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934" w:type="dxa"/>
            <w:vAlign w:val="center"/>
          </w:tcPr>
          <w:p w:rsidR="004C249D" w:rsidRPr="00BE0F0F" w:rsidRDefault="004C249D" w:rsidP="004C249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E0F0F">
              <w:rPr>
                <w:rFonts w:cs="Times New Roman"/>
                <w:sz w:val="20"/>
                <w:szCs w:val="20"/>
              </w:rPr>
              <w:t>2.02</w:t>
            </w:r>
          </w:p>
        </w:tc>
        <w:tc>
          <w:tcPr>
            <w:tcW w:w="960" w:type="dxa"/>
            <w:vAlign w:val="center"/>
          </w:tcPr>
          <w:p w:rsidR="004C249D" w:rsidRPr="00BE0F0F" w:rsidRDefault="004C249D" w:rsidP="004C249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E0F0F">
              <w:rPr>
                <w:rFonts w:cs="Times New Roman"/>
                <w:sz w:val="20"/>
                <w:szCs w:val="20"/>
              </w:rPr>
              <w:t>165</w:t>
            </w:r>
          </w:p>
        </w:tc>
        <w:tc>
          <w:tcPr>
            <w:tcW w:w="840" w:type="dxa"/>
            <w:vAlign w:val="center"/>
          </w:tcPr>
          <w:p w:rsidR="004C249D" w:rsidRPr="00BE0F0F" w:rsidRDefault="004C249D" w:rsidP="004C249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E0F0F">
              <w:rPr>
                <w:rFonts w:cs="Times New Roman"/>
                <w:sz w:val="20"/>
                <w:szCs w:val="20"/>
              </w:rPr>
              <w:t>722</w:t>
            </w:r>
          </w:p>
        </w:tc>
        <w:tc>
          <w:tcPr>
            <w:tcW w:w="1508" w:type="dxa"/>
            <w:vAlign w:val="center"/>
          </w:tcPr>
          <w:p w:rsidR="004C249D" w:rsidRPr="00BE0F0F" w:rsidRDefault="004C249D" w:rsidP="004C249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E0F0F">
              <w:rPr>
                <w:rFonts w:cs="Times New Roman"/>
                <w:sz w:val="20"/>
                <w:szCs w:val="20"/>
              </w:rPr>
              <w:t>20.6</w:t>
            </w:r>
          </w:p>
        </w:tc>
        <w:tc>
          <w:tcPr>
            <w:tcW w:w="1629" w:type="dxa"/>
            <w:vAlign w:val="center"/>
          </w:tcPr>
          <w:p w:rsidR="004C249D" w:rsidRPr="00BE0F0F" w:rsidRDefault="004C249D" w:rsidP="004C249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E0F0F">
              <w:rPr>
                <w:rFonts w:cs="Times New Roman"/>
                <w:sz w:val="20"/>
                <w:szCs w:val="20"/>
              </w:rPr>
              <w:t>76374</w:t>
            </w:r>
          </w:p>
        </w:tc>
        <w:tc>
          <w:tcPr>
            <w:tcW w:w="1557" w:type="dxa"/>
            <w:vAlign w:val="center"/>
          </w:tcPr>
          <w:p w:rsidR="004C249D" w:rsidRPr="00BE0F0F" w:rsidRDefault="004C249D" w:rsidP="004C249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E0F0F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C249D" w:rsidRPr="00BE0F0F" w:rsidTr="004C249D">
        <w:tc>
          <w:tcPr>
            <w:tcW w:w="1033" w:type="dxa"/>
            <w:vAlign w:val="center"/>
          </w:tcPr>
          <w:p w:rsidR="004C249D" w:rsidRPr="00BE0F0F" w:rsidRDefault="004C249D" w:rsidP="004C249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E0F0F">
              <w:rPr>
                <w:rFonts w:cs="Times New Roman"/>
                <w:sz w:val="20"/>
                <w:szCs w:val="20"/>
              </w:rPr>
              <w:t>F169</w:t>
            </w:r>
          </w:p>
        </w:tc>
        <w:tc>
          <w:tcPr>
            <w:tcW w:w="827" w:type="dxa"/>
          </w:tcPr>
          <w:p w:rsidR="004C249D" w:rsidRPr="00BE0F0F" w:rsidRDefault="004C249D" w:rsidP="004C249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34" w:type="dxa"/>
            <w:vAlign w:val="center"/>
          </w:tcPr>
          <w:p w:rsidR="004C249D" w:rsidRPr="00BE0F0F" w:rsidRDefault="004C249D" w:rsidP="004C249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E0F0F">
              <w:rPr>
                <w:rFonts w:cs="Times New Roman"/>
                <w:sz w:val="20"/>
                <w:szCs w:val="20"/>
              </w:rPr>
              <w:t>4.23</w:t>
            </w:r>
          </w:p>
        </w:tc>
        <w:tc>
          <w:tcPr>
            <w:tcW w:w="960" w:type="dxa"/>
            <w:vAlign w:val="center"/>
          </w:tcPr>
          <w:p w:rsidR="004C249D" w:rsidRPr="00BE0F0F" w:rsidRDefault="004C249D" w:rsidP="004C249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E0F0F">
              <w:rPr>
                <w:rFonts w:cs="Times New Roman"/>
                <w:sz w:val="20"/>
                <w:szCs w:val="20"/>
              </w:rPr>
              <w:t>275</w:t>
            </w:r>
          </w:p>
        </w:tc>
        <w:tc>
          <w:tcPr>
            <w:tcW w:w="840" w:type="dxa"/>
            <w:vAlign w:val="center"/>
          </w:tcPr>
          <w:p w:rsidR="004C249D" w:rsidRPr="00BE0F0F" w:rsidRDefault="004C249D" w:rsidP="004C249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E0F0F">
              <w:rPr>
                <w:rFonts w:cs="Times New Roman"/>
                <w:sz w:val="20"/>
                <w:szCs w:val="20"/>
              </w:rPr>
              <w:t>1213</w:t>
            </w:r>
          </w:p>
        </w:tc>
        <w:tc>
          <w:tcPr>
            <w:tcW w:w="1508" w:type="dxa"/>
            <w:vAlign w:val="center"/>
          </w:tcPr>
          <w:p w:rsidR="004C249D" w:rsidRPr="00BE0F0F" w:rsidRDefault="004C249D" w:rsidP="004C249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E0F0F">
              <w:rPr>
                <w:rFonts w:cs="Times New Roman"/>
                <w:sz w:val="20"/>
                <w:szCs w:val="20"/>
              </w:rPr>
              <w:t>20.4</w:t>
            </w:r>
          </w:p>
        </w:tc>
        <w:tc>
          <w:tcPr>
            <w:tcW w:w="1629" w:type="dxa"/>
            <w:vAlign w:val="center"/>
          </w:tcPr>
          <w:p w:rsidR="004C249D" w:rsidRPr="00BE0F0F" w:rsidRDefault="004C249D" w:rsidP="004C249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E0F0F">
              <w:rPr>
                <w:rFonts w:cs="Times New Roman"/>
                <w:sz w:val="20"/>
                <w:szCs w:val="20"/>
              </w:rPr>
              <w:t>37781</w:t>
            </w:r>
          </w:p>
        </w:tc>
        <w:tc>
          <w:tcPr>
            <w:tcW w:w="1557" w:type="dxa"/>
            <w:vAlign w:val="center"/>
          </w:tcPr>
          <w:p w:rsidR="004C249D" w:rsidRPr="00BE0F0F" w:rsidRDefault="004C249D" w:rsidP="004C249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E0F0F">
              <w:rPr>
                <w:rFonts w:cs="Times New Roman"/>
                <w:sz w:val="20"/>
                <w:szCs w:val="20"/>
              </w:rPr>
              <w:t>35879</w:t>
            </w:r>
          </w:p>
        </w:tc>
      </w:tr>
    </w:tbl>
    <w:p w:rsidR="00AE5284" w:rsidRDefault="00AE5284" w:rsidP="00BE0F0F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:rsidR="00BE0F0F" w:rsidRDefault="00BE0F0F" w:rsidP="00BE0F0F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:rsidR="00AE5284" w:rsidRDefault="00AE5284" w:rsidP="00BE0F0F">
      <w:pPr>
        <w:spacing w:after="0" w:line="360" w:lineRule="auto"/>
        <w:jc w:val="both"/>
        <w:rPr>
          <w:rFonts w:cs="Arial"/>
          <w:bCs/>
          <w:color w:val="222222"/>
          <w:lang w:val="en"/>
        </w:rPr>
      </w:pPr>
      <w:r w:rsidRPr="00BE0F0F">
        <w:rPr>
          <w:rFonts w:cs="Arial"/>
          <w:bCs/>
          <w:color w:val="222222"/>
          <w:lang w:val="en"/>
        </w:rPr>
        <w:lastRenderedPageBreak/>
        <w:t xml:space="preserve">Figure S3. </w:t>
      </w:r>
      <w:ins w:id="11" w:author="Quilot Bénédicte" w:date="2022-08-23T08:09:00Z">
        <w:r w:rsidR="00763981">
          <w:rPr>
            <w:rFonts w:cs="Arial"/>
            <w:bCs/>
            <w:color w:val="222222"/>
            <w:lang w:val="en"/>
          </w:rPr>
          <w:t xml:space="preserve">The </w:t>
        </w:r>
      </w:ins>
      <w:del w:id="12" w:author="Quilot Bénédicte" w:date="2022-08-23T08:09:00Z">
        <w:r w:rsidRPr="00BE0F0F" w:rsidDel="00763981">
          <w:rPr>
            <w:rFonts w:cs="Arial"/>
            <w:bCs/>
            <w:color w:val="222222"/>
            <w:lang w:val="en"/>
          </w:rPr>
          <w:delText>N</w:delText>
        </w:r>
      </w:del>
      <w:ins w:id="13" w:author="Quilot Bénédicte" w:date="2022-08-23T08:09:00Z">
        <w:r w:rsidR="00763981">
          <w:rPr>
            <w:rFonts w:cs="Arial"/>
            <w:bCs/>
            <w:color w:val="222222"/>
            <w:lang w:val="en"/>
          </w:rPr>
          <w:t>n</w:t>
        </w:r>
      </w:ins>
      <w:r w:rsidRPr="00BE0F0F">
        <w:rPr>
          <w:rFonts w:cs="Arial"/>
          <w:bCs/>
          <w:color w:val="222222"/>
          <w:lang w:val="en"/>
        </w:rPr>
        <w:t xml:space="preserve">umber of stomata per zone </w:t>
      </w:r>
      <w:ins w:id="14" w:author="Quilot Bénédicte" w:date="2022-08-23T08:09:00Z">
        <w:r w:rsidR="00763981">
          <w:rPr>
            <w:rFonts w:cs="Arial"/>
            <w:bCs/>
            <w:color w:val="222222"/>
            <w:lang w:val="en"/>
          </w:rPr>
          <w:t xml:space="preserve">is </w:t>
        </w:r>
      </w:ins>
      <w:r w:rsidRPr="00BE0F0F">
        <w:rPr>
          <w:rFonts w:cs="Arial"/>
          <w:bCs/>
          <w:color w:val="222222"/>
          <w:lang w:val="en"/>
        </w:rPr>
        <w:t>estimated by the two methods (solid line: all stomata counted under a microscope; dashed: count</w:t>
      </w:r>
      <w:r w:rsidR="00BE0F0F">
        <w:rPr>
          <w:rFonts w:cs="Arial"/>
          <w:bCs/>
          <w:color w:val="222222"/>
          <w:lang w:val="en"/>
        </w:rPr>
        <w:t>ed</w:t>
      </w:r>
      <w:r w:rsidRPr="00BE0F0F">
        <w:rPr>
          <w:rFonts w:cs="Arial"/>
          <w:bCs/>
          <w:color w:val="222222"/>
          <w:lang w:val="en"/>
        </w:rPr>
        <w:t xml:space="preserve"> from the pictures). </w:t>
      </w:r>
      <w:r w:rsidR="004C249D">
        <w:rPr>
          <w:rFonts w:cs="Arial"/>
          <w:bCs/>
          <w:color w:val="222222"/>
          <w:lang w:val="en"/>
        </w:rPr>
        <w:t>A.</w:t>
      </w:r>
      <w:r w:rsidRPr="00BE0F0F">
        <w:rPr>
          <w:rFonts w:cs="Arial"/>
          <w:bCs/>
          <w:color w:val="222222"/>
          <w:lang w:val="en"/>
        </w:rPr>
        <w:t xml:space="preserve"> the fruit from the genotype F169, </w:t>
      </w:r>
      <w:r w:rsidR="004C249D">
        <w:rPr>
          <w:rFonts w:cs="Arial"/>
          <w:bCs/>
          <w:color w:val="222222"/>
          <w:lang w:val="en"/>
        </w:rPr>
        <w:t>B.</w:t>
      </w:r>
      <w:r w:rsidRPr="00BE0F0F">
        <w:rPr>
          <w:rFonts w:cs="Arial"/>
          <w:bCs/>
          <w:color w:val="222222"/>
          <w:lang w:val="en"/>
        </w:rPr>
        <w:t xml:space="preserve"> the 3 fruits from the genotype C222. </w:t>
      </w:r>
    </w:p>
    <w:p w:rsidR="00AE5284" w:rsidRDefault="004C249D" w:rsidP="00BE0F0F">
      <w:pPr>
        <w:spacing w:after="0"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eastAsia="fr-FR"/>
        </w:rPr>
        <w:drawing>
          <wp:inline distT="0" distB="0" distL="0" distR="0">
            <wp:extent cx="5804787" cy="2479431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53" t="6833" r="5801" b="48485"/>
                    <a:stretch/>
                  </pic:blipFill>
                  <pic:spPr bwMode="auto">
                    <a:xfrm>
                      <a:off x="0" y="0"/>
                      <a:ext cx="5806558" cy="2480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E0F0F" w:rsidRDefault="00BE0F0F" w:rsidP="00BE0F0F">
      <w:pPr>
        <w:spacing w:after="0" w:line="360" w:lineRule="auto"/>
        <w:jc w:val="both"/>
        <w:rPr>
          <w:rFonts w:cs="Arial"/>
          <w:bCs/>
          <w:color w:val="222222"/>
          <w:lang w:val="en"/>
        </w:rPr>
      </w:pPr>
      <w:r w:rsidRPr="00BE0F0F">
        <w:rPr>
          <w:rFonts w:cs="Arial"/>
          <w:bCs/>
          <w:color w:val="222222"/>
          <w:lang w:val="en"/>
        </w:rPr>
        <w:t xml:space="preserve">The estimation via pictures is a good approximation of the result obtained </w:t>
      </w:r>
      <w:ins w:id="15" w:author="Quilot Bénédicte" w:date="2022-08-23T08:10:00Z">
        <w:r w:rsidR="00763981">
          <w:rPr>
            <w:rFonts w:cs="Arial"/>
            <w:bCs/>
            <w:color w:val="222222"/>
            <w:lang w:val="en"/>
          </w:rPr>
          <w:t xml:space="preserve">by </w:t>
        </w:r>
      </w:ins>
      <w:r w:rsidRPr="00BE0F0F">
        <w:rPr>
          <w:rFonts w:cs="Arial"/>
          <w:bCs/>
          <w:color w:val="222222"/>
          <w:lang w:val="en"/>
        </w:rPr>
        <w:t>counting all stomat</w:t>
      </w:r>
      <w:r>
        <w:rPr>
          <w:rFonts w:cs="Arial"/>
          <w:bCs/>
          <w:color w:val="222222"/>
          <w:lang w:val="en"/>
        </w:rPr>
        <w:t xml:space="preserve">a under </w:t>
      </w:r>
      <w:ins w:id="16" w:author="Quilot Bénédicte" w:date="2022-08-23T08:10:00Z">
        <w:r w:rsidR="00763981">
          <w:rPr>
            <w:rFonts w:cs="Arial"/>
            <w:bCs/>
            <w:color w:val="222222"/>
            <w:lang w:val="en"/>
          </w:rPr>
          <w:t xml:space="preserve">a </w:t>
        </w:r>
      </w:ins>
      <w:r>
        <w:rPr>
          <w:rFonts w:cs="Arial"/>
          <w:bCs/>
          <w:color w:val="222222"/>
          <w:lang w:val="en"/>
        </w:rPr>
        <w:t>microscope, despite a</w:t>
      </w:r>
      <w:r w:rsidR="00CA5ACA">
        <w:rPr>
          <w:rFonts w:cs="Arial"/>
          <w:bCs/>
          <w:color w:val="222222"/>
          <w:lang w:val="en"/>
        </w:rPr>
        <w:t>n</w:t>
      </w:r>
      <w:r>
        <w:rPr>
          <w:rFonts w:cs="Arial"/>
          <w:bCs/>
          <w:color w:val="222222"/>
          <w:lang w:val="en"/>
        </w:rPr>
        <w:t xml:space="preserve"> </w:t>
      </w:r>
      <w:del w:id="17" w:author="Quilot Bénédicte" w:date="2022-08-23T08:11:00Z">
        <w:r w:rsidR="00CA5ACA" w:rsidDel="00763981">
          <w:rPr>
            <w:rFonts w:cs="Arial"/>
            <w:bCs/>
            <w:color w:val="222222"/>
            <w:lang w:val="en"/>
          </w:rPr>
          <w:delText xml:space="preserve">over </w:delText>
        </w:r>
      </w:del>
      <w:ins w:id="18" w:author="Quilot Bénédicte" w:date="2022-08-23T08:11:00Z">
        <w:r w:rsidR="00763981">
          <w:rPr>
            <w:rFonts w:cs="Arial"/>
            <w:bCs/>
            <w:color w:val="222222"/>
            <w:lang w:val="en"/>
          </w:rPr>
          <w:t>over</w:t>
        </w:r>
        <w:r w:rsidR="00763981">
          <w:rPr>
            <w:rFonts w:cs="Arial"/>
            <w:bCs/>
            <w:color w:val="222222"/>
            <w:lang w:val="en"/>
          </w:rPr>
          <w:t>-</w:t>
        </w:r>
      </w:ins>
      <w:r w:rsidR="00CA5ACA">
        <w:rPr>
          <w:rFonts w:cs="Arial"/>
          <w:bCs/>
          <w:color w:val="222222"/>
          <w:lang w:val="en"/>
        </w:rPr>
        <w:t xml:space="preserve">estimation in </w:t>
      </w:r>
      <w:ins w:id="19" w:author="Quilot Bénédicte" w:date="2022-08-23T08:11:00Z">
        <w:r w:rsidR="00763981">
          <w:rPr>
            <w:rFonts w:cs="Arial"/>
            <w:bCs/>
            <w:color w:val="222222"/>
            <w:lang w:val="en"/>
          </w:rPr>
          <w:t xml:space="preserve">the </w:t>
        </w:r>
      </w:ins>
      <w:r w:rsidR="00CA5ACA">
        <w:rPr>
          <w:rFonts w:cs="Arial"/>
          <w:bCs/>
          <w:color w:val="222222"/>
          <w:lang w:val="en"/>
        </w:rPr>
        <w:t>case of the fruits of C222.</w:t>
      </w:r>
    </w:p>
    <w:p w:rsidR="00BE0F0F" w:rsidRDefault="00BE0F0F" w:rsidP="00BE0F0F">
      <w:pPr>
        <w:spacing w:after="0" w:line="360" w:lineRule="auto"/>
        <w:jc w:val="both"/>
        <w:rPr>
          <w:rFonts w:cs="Arial"/>
          <w:bCs/>
          <w:color w:val="222222"/>
          <w:lang w:val="en"/>
        </w:rPr>
      </w:pPr>
    </w:p>
    <w:p w:rsidR="00AE5284" w:rsidRPr="00F3737C" w:rsidRDefault="00AE5284" w:rsidP="00BE0F0F">
      <w:pPr>
        <w:spacing w:after="0" w:line="360" w:lineRule="auto"/>
        <w:jc w:val="both"/>
        <w:rPr>
          <w:rFonts w:ascii="Arial" w:hAnsi="Arial" w:cs="Arial"/>
          <w:lang w:val="en-US"/>
        </w:rPr>
      </w:pPr>
      <w:r w:rsidRPr="00BE0F0F">
        <w:rPr>
          <w:rFonts w:cs="Arial"/>
          <w:bCs/>
          <w:color w:val="222222"/>
          <w:lang w:val="en"/>
        </w:rPr>
        <w:t xml:space="preserve">Figure S4. Estimation of the total number of stomata of a whole fruit from the average density of stomata in </w:t>
      </w:r>
      <w:del w:id="20" w:author="Quilot Bénédicte" w:date="2022-08-23T08:11:00Z">
        <w:r w:rsidRPr="00BE0F0F" w:rsidDel="00763981">
          <w:rPr>
            <w:rFonts w:cs="Arial"/>
            <w:bCs/>
            <w:color w:val="222222"/>
            <w:lang w:val="en"/>
          </w:rPr>
          <w:delText xml:space="preserve">each </w:delText>
        </w:r>
      </w:del>
      <w:ins w:id="21" w:author="Quilot Bénédicte" w:date="2022-08-23T08:11:00Z">
        <w:r w:rsidR="00763981">
          <w:rPr>
            <w:rFonts w:cs="Arial"/>
            <w:bCs/>
            <w:color w:val="222222"/>
            <w:lang w:val="en"/>
          </w:rPr>
          <w:t>every</w:t>
        </w:r>
        <w:r w:rsidR="00763981" w:rsidRPr="00BE0F0F">
          <w:rPr>
            <w:rFonts w:cs="Arial"/>
            <w:bCs/>
            <w:color w:val="222222"/>
            <w:lang w:val="en"/>
          </w:rPr>
          <w:t xml:space="preserve"> </w:t>
        </w:r>
      </w:ins>
      <w:r w:rsidRPr="00BE0F0F">
        <w:rPr>
          <w:rFonts w:cs="Arial"/>
          <w:bCs/>
          <w:color w:val="222222"/>
          <w:lang w:val="en"/>
        </w:rPr>
        <w:t>single zone</w:t>
      </w:r>
      <w:r w:rsidR="006F1D6D">
        <w:rPr>
          <w:rFonts w:cs="Arial"/>
          <w:bCs/>
          <w:color w:val="222222"/>
          <w:lang w:val="en"/>
        </w:rPr>
        <w:t xml:space="preserve"> for 4 fruits (A. C222_3, B. C222_2, C. C222_1, D. F169_1)</w:t>
      </w:r>
      <w:r w:rsidRPr="00BE0F0F">
        <w:rPr>
          <w:rFonts w:cs="Arial"/>
          <w:bCs/>
          <w:color w:val="222222"/>
          <w:lang w:val="en"/>
        </w:rPr>
        <w:t>. The color of the dots represents the different sampling zones from the ped</w:t>
      </w:r>
      <w:ins w:id="22" w:author="Quilot Bénédicte" w:date="2022-08-23T08:11:00Z">
        <w:r w:rsidR="00763981">
          <w:rPr>
            <w:rFonts w:cs="Arial"/>
            <w:bCs/>
            <w:color w:val="222222"/>
            <w:lang w:val="en"/>
          </w:rPr>
          <w:t>u</w:t>
        </w:r>
      </w:ins>
      <w:del w:id="23" w:author="Quilot Bénédicte" w:date="2022-08-23T08:11:00Z">
        <w:r w:rsidRPr="00BE0F0F" w:rsidDel="00763981">
          <w:rPr>
            <w:rFonts w:cs="Arial"/>
            <w:bCs/>
            <w:color w:val="222222"/>
            <w:lang w:val="en"/>
          </w:rPr>
          <w:delText>o</w:delText>
        </w:r>
      </w:del>
      <w:r w:rsidRPr="00BE0F0F">
        <w:rPr>
          <w:rFonts w:cs="Arial"/>
          <w:bCs/>
          <w:color w:val="222222"/>
          <w:lang w:val="en"/>
        </w:rPr>
        <w:t>nc</w:t>
      </w:r>
      <w:del w:id="24" w:author="Quilot Bénédicte" w:date="2022-08-23T08:11:00Z">
        <w:r w:rsidRPr="00BE0F0F" w:rsidDel="00763981">
          <w:rPr>
            <w:rFonts w:cs="Arial"/>
            <w:bCs/>
            <w:color w:val="222222"/>
            <w:lang w:val="en"/>
          </w:rPr>
          <w:delText>u</w:delText>
        </w:r>
      </w:del>
      <w:r w:rsidRPr="00BE0F0F">
        <w:rPr>
          <w:rFonts w:cs="Arial"/>
          <w:bCs/>
          <w:color w:val="222222"/>
          <w:lang w:val="en"/>
        </w:rPr>
        <w:t>le to the style</w:t>
      </w:r>
      <w:r w:rsidR="002A77E8">
        <w:rPr>
          <w:rFonts w:cs="Arial"/>
          <w:bCs/>
          <w:color w:val="222222"/>
          <w:lang w:val="en"/>
        </w:rPr>
        <w:t xml:space="preserve"> (4 to 6 zones depending of the fruit)</w:t>
      </w:r>
      <w:r w:rsidRPr="00BE0F0F">
        <w:rPr>
          <w:rFonts w:cs="Arial"/>
          <w:bCs/>
          <w:color w:val="222222"/>
          <w:lang w:val="en"/>
        </w:rPr>
        <w:t xml:space="preserve">. The gray line is the total number of stomata of fruit estimated on the basis of all areas. </w:t>
      </w:r>
    </w:p>
    <w:p w:rsidR="00AE5284" w:rsidRDefault="006F1D6D" w:rsidP="00BE0F0F">
      <w:pPr>
        <w:spacing w:after="0"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eastAsia="fr-FR"/>
        </w:rPr>
        <w:drawing>
          <wp:inline distT="0" distB="0" distL="0" distR="0">
            <wp:extent cx="5882054" cy="2612272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38" t="30314" r="4580" b="21987"/>
                    <a:stretch/>
                  </pic:blipFill>
                  <pic:spPr bwMode="auto">
                    <a:xfrm>
                      <a:off x="0" y="0"/>
                      <a:ext cx="5887672" cy="2614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E5284" w:rsidRDefault="002A77E8" w:rsidP="00BE0F0F">
      <w:pPr>
        <w:spacing w:after="0" w:line="360" w:lineRule="auto"/>
        <w:jc w:val="both"/>
        <w:rPr>
          <w:rFonts w:cs="Arial"/>
          <w:bCs/>
          <w:color w:val="222222"/>
          <w:lang w:val="en"/>
        </w:rPr>
      </w:pPr>
      <w:r w:rsidRPr="00BE0F0F">
        <w:rPr>
          <w:rFonts w:cs="Arial"/>
          <w:bCs/>
          <w:color w:val="222222"/>
          <w:lang w:val="en"/>
        </w:rPr>
        <w:t>The middle zone of the fruit (equator) gives the best approximation of the total number of fruit stomata</w:t>
      </w:r>
      <w:r>
        <w:rPr>
          <w:rFonts w:cs="Arial"/>
          <w:bCs/>
          <w:color w:val="222222"/>
          <w:lang w:val="en"/>
        </w:rPr>
        <w:t xml:space="preserve">. This is </w:t>
      </w:r>
      <w:ins w:id="25" w:author="Quilot Bénédicte" w:date="2022-08-23T08:11:00Z">
        <w:r w:rsidR="00763981">
          <w:rPr>
            <w:rFonts w:cs="Arial"/>
            <w:bCs/>
            <w:color w:val="222222"/>
            <w:lang w:val="en"/>
          </w:rPr>
          <w:t>e</w:t>
        </w:r>
      </w:ins>
      <w:r>
        <w:rPr>
          <w:rFonts w:cs="Arial"/>
          <w:bCs/>
          <w:color w:val="222222"/>
          <w:lang w:val="en"/>
        </w:rPr>
        <w:t xml:space="preserve">specially the case of the fruit of F169 for which there is a high variation of stomata number between zones. </w:t>
      </w:r>
    </w:p>
    <w:p w:rsidR="002E7DC0" w:rsidRPr="00EC6686" w:rsidRDefault="002A77E8" w:rsidP="006C5DE2">
      <w:pPr>
        <w:spacing w:after="0" w:line="360" w:lineRule="auto"/>
        <w:jc w:val="both"/>
        <w:rPr>
          <w:rFonts w:cs="Arial"/>
          <w:bCs/>
          <w:color w:val="222222"/>
          <w:lang w:val="en"/>
        </w:rPr>
      </w:pPr>
      <w:r>
        <w:rPr>
          <w:rFonts w:cs="Arial"/>
          <w:bCs/>
          <w:color w:val="222222"/>
          <w:lang w:val="en"/>
        </w:rPr>
        <w:t xml:space="preserve">Measuring the average density of stomata on the equator of </w:t>
      </w:r>
      <w:del w:id="26" w:author="Quilot Bénédicte" w:date="2022-08-23T08:11:00Z">
        <w:r w:rsidDel="00763981">
          <w:rPr>
            <w:rFonts w:cs="Arial"/>
            <w:bCs/>
            <w:color w:val="222222"/>
            <w:lang w:val="en"/>
          </w:rPr>
          <w:delText xml:space="preserve">a </w:delText>
        </w:r>
      </w:del>
      <w:bookmarkStart w:id="27" w:name="_GoBack"/>
      <w:bookmarkEnd w:id="27"/>
      <w:r>
        <w:rPr>
          <w:rFonts w:cs="Arial"/>
          <w:bCs/>
          <w:color w:val="222222"/>
          <w:lang w:val="en"/>
        </w:rPr>
        <w:t xml:space="preserve">fruit will allow estimating its total number of stomata. </w:t>
      </w:r>
    </w:p>
    <w:sectPr w:rsidR="002E7DC0" w:rsidRPr="00EC6686" w:rsidSect="00BE0F0F"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Quilot Bénédicte">
    <w15:presenceInfo w15:providerId="AD" w15:userId="S-1-5-21-3569255166-3711921035-3486062074-109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284"/>
    <w:rsid w:val="002A77E8"/>
    <w:rsid w:val="002E7DC0"/>
    <w:rsid w:val="004C249D"/>
    <w:rsid w:val="006C5DE2"/>
    <w:rsid w:val="006F1D6D"/>
    <w:rsid w:val="00763981"/>
    <w:rsid w:val="00A32688"/>
    <w:rsid w:val="00AE5284"/>
    <w:rsid w:val="00BE0F0F"/>
    <w:rsid w:val="00CA5ACA"/>
    <w:rsid w:val="00EC5F27"/>
    <w:rsid w:val="00EC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BEE33"/>
  <w15:docId w15:val="{310FD591-1009-40B5-A157-B69C05F32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E5284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E5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E5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52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emf"/><Relationship Id="rId4" Type="http://schemas.openxmlformats.org/officeDocument/2006/relationships/image" Target="media/image1.jpeg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Quilot Bénédicte</dc:creator>
  <cp:lastModifiedBy>Quilot Bénédicte</cp:lastModifiedBy>
  <cp:revision>2</cp:revision>
  <dcterms:created xsi:type="dcterms:W3CDTF">2022-08-23T06:12:00Z</dcterms:created>
  <dcterms:modified xsi:type="dcterms:W3CDTF">2022-08-23T06:12:00Z</dcterms:modified>
</cp:coreProperties>
</file>